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97FCAC" w14:textId="38EC58BA" w:rsidR="005F2D45" w:rsidRDefault="005F2D45" w:rsidP="003F3DCC">
      <w:pPr>
        <w:rPr>
          <w:ins w:id="0" w:author="Author"/>
          <w:rFonts w:ascii="Times New Roman" w:hAnsi="Times New Roman" w:cs="Times New Roman"/>
          <w:b/>
          <w:bCs/>
          <w:sz w:val="20"/>
          <w:szCs w:val="20"/>
          <w:lang w:val="en-US"/>
        </w:rPr>
      </w:pPr>
      <w:bookmarkStart w:id="1" w:name="_GoBack"/>
      <w:bookmarkEnd w:id="1"/>
      <w:ins w:id="2" w:author="Author">
        <w:r>
          <w:rPr>
            <w:rFonts w:ascii="Times New Roman" w:hAnsi="Times New Roman" w:cs="Times New Roman"/>
            <w:b/>
            <w:bCs/>
            <w:sz w:val="20"/>
            <w:szCs w:val="20"/>
            <w:lang w:val="en-US"/>
          </w:rPr>
          <w:t>Annex II</w:t>
        </w:r>
      </w:ins>
    </w:p>
    <w:p w14:paraId="0B49449A" w14:textId="77777777" w:rsidR="003F3DCC" w:rsidRPr="003D6AD5" w:rsidRDefault="003F3DCC" w:rsidP="003F3DCC">
      <w:pPr>
        <w:rPr>
          <w:rFonts w:ascii="Times New Roman" w:hAnsi="Times New Roman" w:cs="Times New Roman"/>
          <w:b/>
          <w:sz w:val="20"/>
          <w:szCs w:val="20"/>
          <w:lang w:val="en-GB"/>
        </w:rPr>
      </w:pPr>
      <w:r w:rsidRPr="009D573F">
        <w:rPr>
          <w:rFonts w:ascii="Times New Roman" w:hAnsi="Times New Roman" w:cs="Times New Roman"/>
          <w:b/>
          <w:bCs/>
          <w:sz w:val="20"/>
          <w:szCs w:val="20"/>
          <w:lang w:val="en-US"/>
        </w:rPr>
        <w:t>S.22.0</w:t>
      </w:r>
      <w:r w:rsidR="000B5DAE">
        <w:rPr>
          <w:rFonts w:ascii="Times New Roman" w:hAnsi="Times New Roman" w:cs="Times New Roman"/>
          <w:b/>
          <w:bCs/>
          <w:sz w:val="20"/>
          <w:szCs w:val="20"/>
          <w:lang w:val="en-US"/>
        </w:rPr>
        <w:t>2</w:t>
      </w:r>
      <w:r w:rsidRPr="009D573F">
        <w:rPr>
          <w:rFonts w:ascii="Times New Roman" w:hAnsi="Times New Roman" w:cs="Times New Roman"/>
          <w:b/>
          <w:bCs/>
          <w:sz w:val="20"/>
          <w:szCs w:val="20"/>
          <w:lang w:val="en-US"/>
        </w:rPr>
        <w:t xml:space="preserve"> – </w:t>
      </w:r>
      <w:r w:rsidRPr="00EA404E">
        <w:rPr>
          <w:rFonts w:ascii="Times New Roman" w:hAnsi="Times New Roman" w:cs="Times New Roman"/>
          <w:b/>
          <w:sz w:val="20"/>
          <w:szCs w:val="20"/>
          <w:lang w:val="en-GB"/>
        </w:rPr>
        <w:t>Projection of future cash flo</w:t>
      </w:r>
      <w:r w:rsidRPr="003D6AD5">
        <w:rPr>
          <w:rFonts w:ascii="Times New Roman" w:hAnsi="Times New Roman" w:cs="Times New Roman"/>
          <w:b/>
          <w:sz w:val="20"/>
          <w:szCs w:val="20"/>
          <w:lang w:val="en-GB"/>
        </w:rPr>
        <w:t>ws (Best Estimate - Matching portfolios)</w:t>
      </w:r>
    </w:p>
    <w:p w14:paraId="14D97D39" w14:textId="77777777" w:rsidR="003F3DCC" w:rsidRPr="003D6AD5" w:rsidRDefault="003F3DCC" w:rsidP="003F3DCC">
      <w:pPr>
        <w:rPr>
          <w:rFonts w:ascii="Times New Roman" w:hAnsi="Times New Roman" w:cs="Times New Roman"/>
          <w:b/>
          <w:bCs/>
          <w:sz w:val="20"/>
          <w:szCs w:val="20"/>
          <w:lang w:val="en-US"/>
        </w:rPr>
      </w:pPr>
      <w:r w:rsidRPr="003D6AD5">
        <w:rPr>
          <w:rFonts w:ascii="Times New Roman" w:hAnsi="Times New Roman" w:cs="Times New Roman"/>
          <w:b/>
          <w:bCs/>
          <w:sz w:val="20"/>
          <w:szCs w:val="20"/>
          <w:lang w:val="en-US"/>
        </w:rPr>
        <w:t>General comments:</w:t>
      </w:r>
    </w:p>
    <w:p w14:paraId="76A5ACCD" w14:textId="77777777" w:rsidR="000B5DAE" w:rsidRPr="00850743" w:rsidRDefault="000B5DAE" w:rsidP="000B5DAE">
      <w:pPr>
        <w:jc w:val="both"/>
        <w:rPr>
          <w:rFonts w:ascii="Times New Roman" w:hAnsi="Times New Roman" w:cs="Times New Roman"/>
          <w:sz w:val="20"/>
          <w:szCs w:val="20"/>
          <w:lang w:val="en-GB"/>
        </w:rPr>
      </w:pPr>
      <w:r w:rsidRPr="00850743">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4CE31E0C" w14:textId="77777777" w:rsidR="000B5DAE" w:rsidRDefault="000B5DAE" w:rsidP="000B5DAE">
      <w:pPr>
        <w:jc w:val="both"/>
        <w:rPr>
          <w:rFonts w:ascii="Times New Roman" w:hAnsi="Times New Roman" w:cs="Times New Roman"/>
          <w:sz w:val="20"/>
          <w:szCs w:val="20"/>
          <w:lang w:val="en-US"/>
        </w:rPr>
      </w:pPr>
      <w:r>
        <w:rPr>
          <w:rFonts w:ascii="Times New Roman" w:hAnsi="Times New Roman" w:cs="Times New Roman"/>
          <w:sz w:val="20"/>
          <w:szCs w:val="20"/>
          <w:lang w:val="en-US"/>
        </w:rPr>
        <w:t>This annex relates to annual submission of information for individual entities.</w:t>
      </w:r>
    </w:p>
    <w:p w14:paraId="400489A7" w14:textId="77777777" w:rsidR="00DB5440" w:rsidRPr="004E7CD2" w:rsidRDefault="00DB5440" w:rsidP="00DB5440">
      <w:pPr>
        <w:rPr>
          <w:rFonts w:ascii="Times New Roman" w:hAnsi="Times New Roman" w:cs="Times New Roman"/>
          <w:bCs/>
          <w:sz w:val="20"/>
          <w:szCs w:val="20"/>
          <w:lang w:val="en-US"/>
        </w:rPr>
      </w:pPr>
      <w:r w:rsidRPr="004E7CD2">
        <w:rPr>
          <w:rFonts w:ascii="Times New Roman" w:hAnsi="Times New Roman" w:cs="Times New Roman"/>
          <w:bCs/>
          <w:sz w:val="20"/>
          <w:szCs w:val="20"/>
          <w:lang w:val="en-US"/>
        </w:rPr>
        <w:t xml:space="preserve">This template shall be reported by each matching portfolio approved by the supervisory authority. </w:t>
      </w:r>
    </w:p>
    <w:tbl>
      <w:tblPr>
        <w:tblStyle w:val="TableGrid"/>
        <w:tblW w:w="8710" w:type="dxa"/>
        <w:tblLayout w:type="fixed"/>
        <w:tblLook w:val="04A0" w:firstRow="1" w:lastRow="0" w:firstColumn="1" w:lastColumn="0" w:noHBand="0" w:noVBand="1"/>
      </w:tblPr>
      <w:tblGrid>
        <w:gridCol w:w="1337"/>
        <w:gridCol w:w="2733"/>
        <w:gridCol w:w="4640"/>
      </w:tblGrid>
      <w:tr w:rsidR="00AE106D" w:rsidRPr="00DA1E55" w14:paraId="3EF6AECA" w14:textId="77777777" w:rsidTr="00AE106D">
        <w:tc>
          <w:tcPr>
            <w:tcW w:w="1337" w:type="dxa"/>
          </w:tcPr>
          <w:p w14:paraId="0921969A" w14:textId="77777777" w:rsidR="00AE106D" w:rsidRPr="003D6AD5" w:rsidRDefault="00AE106D" w:rsidP="00AE106D">
            <w:pPr>
              <w:jc w:val="center"/>
              <w:rPr>
                <w:rFonts w:ascii="Times New Roman" w:hAnsi="Times New Roman" w:cs="Times New Roman"/>
                <w:sz w:val="20"/>
                <w:szCs w:val="20"/>
                <w:lang w:val="en-GB"/>
              </w:rPr>
            </w:pPr>
          </w:p>
        </w:tc>
        <w:tc>
          <w:tcPr>
            <w:tcW w:w="2733" w:type="dxa"/>
          </w:tcPr>
          <w:p w14:paraId="689B37A2" w14:textId="77777777" w:rsidR="00AE106D" w:rsidRPr="003D6AD5" w:rsidRDefault="00AE106D" w:rsidP="00AE106D">
            <w:pPr>
              <w:jc w:val="center"/>
              <w:rPr>
                <w:rFonts w:ascii="Times New Roman" w:hAnsi="Times New Roman" w:cs="Times New Roman"/>
                <w:sz w:val="20"/>
                <w:szCs w:val="20"/>
                <w:lang w:val="en-GB"/>
              </w:rPr>
            </w:pPr>
            <w:r w:rsidRPr="00850743">
              <w:rPr>
                <w:rFonts w:ascii="Times New Roman" w:hAnsi="Times New Roman" w:cs="Times New Roman"/>
                <w:b/>
                <w:sz w:val="20"/>
                <w:szCs w:val="20"/>
                <w:lang w:val="en-GB"/>
              </w:rPr>
              <w:t>ITEM</w:t>
            </w:r>
          </w:p>
        </w:tc>
        <w:tc>
          <w:tcPr>
            <w:tcW w:w="4640" w:type="dxa"/>
          </w:tcPr>
          <w:p w14:paraId="25B229B4" w14:textId="77777777" w:rsidR="00AE106D" w:rsidRPr="003D6AD5" w:rsidRDefault="00AE106D" w:rsidP="00AE106D">
            <w:pPr>
              <w:jc w:val="center"/>
              <w:rPr>
                <w:rFonts w:ascii="Times New Roman" w:hAnsi="Times New Roman" w:cs="Times New Roman"/>
                <w:sz w:val="20"/>
                <w:szCs w:val="20"/>
                <w:lang w:val="en-GB"/>
              </w:rPr>
            </w:pPr>
            <w:r w:rsidRPr="00850743">
              <w:rPr>
                <w:rFonts w:ascii="Times New Roman" w:hAnsi="Times New Roman" w:cs="Times New Roman"/>
                <w:b/>
                <w:sz w:val="20"/>
                <w:szCs w:val="20"/>
                <w:lang w:val="en-GB"/>
              </w:rPr>
              <w:t>INSTRUCTIONS</w:t>
            </w:r>
          </w:p>
        </w:tc>
      </w:tr>
      <w:tr w:rsidR="00AE106D" w:rsidRPr="008B6E1D" w14:paraId="45D062EF" w14:textId="77777777" w:rsidTr="00AE106D">
        <w:tc>
          <w:tcPr>
            <w:tcW w:w="1337" w:type="dxa"/>
          </w:tcPr>
          <w:p w14:paraId="189C5167" w14:textId="77777777" w:rsidR="00AE106D" w:rsidRPr="003D6AD5" w:rsidRDefault="00AE106D">
            <w:pPr>
              <w:rPr>
                <w:rFonts w:ascii="Times New Roman" w:hAnsi="Times New Roman" w:cs="Times New Roman"/>
                <w:sz w:val="20"/>
                <w:szCs w:val="20"/>
                <w:lang w:val="en-GB"/>
              </w:rPr>
            </w:pPr>
            <w:r w:rsidRPr="003D6AD5">
              <w:rPr>
                <w:rFonts w:ascii="Times New Roman" w:hAnsi="Times New Roman" w:cs="Times New Roman"/>
                <w:sz w:val="20"/>
                <w:szCs w:val="20"/>
                <w:lang w:val="en-GB"/>
              </w:rPr>
              <w:t>Z0010</w:t>
            </w:r>
          </w:p>
        </w:tc>
        <w:tc>
          <w:tcPr>
            <w:tcW w:w="2733" w:type="dxa"/>
          </w:tcPr>
          <w:p w14:paraId="3FEBA3FA" w14:textId="77777777" w:rsidR="00AE106D" w:rsidRPr="003D6AD5" w:rsidRDefault="00AE106D">
            <w:pPr>
              <w:rPr>
                <w:rFonts w:ascii="Times New Roman" w:hAnsi="Times New Roman" w:cs="Times New Roman"/>
                <w:sz w:val="20"/>
                <w:szCs w:val="20"/>
                <w:lang w:val="en-GB"/>
              </w:rPr>
            </w:pPr>
            <w:r w:rsidRPr="003D6AD5">
              <w:rPr>
                <w:rFonts w:ascii="Times New Roman" w:hAnsi="Times New Roman" w:cs="Times New Roman"/>
                <w:sz w:val="20"/>
                <w:szCs w:val="20"/>
                <w:lang w:val="en-GB"/>
              </w:rPr>
              <w:t>Matching portfolio</w:t>
            </w:r>
          </w:p>
        </w:tc>
        <w:tc>
          <w:tcPr>
            <w:tcW w:w="4640" w:type="dxa"/>
          </w:tcPr>
          <w:p w14:paraId="4DFE7334" w14:textId="77777777" w:rsidR="00AE106D" w:rsidRDefault="00AE106D">
            <w:pPr>
              <w:rPr>
                <w:rFonts w:ascii="Times New Roman" w:hAnsi="Times New Roman" w:cs="Times New Roman"/>
                <w:sz w:val="20"/>
                <w:szCs w:val="20"/>
                <w:lang w:val="en-GB"/>
              </w:rPr>
            </w:pPr>
            <w:r w:rsidRPr="003D6AD5">
              <w:rPr>
                <w:rFonts w:ascii="Times New Roman" w:hAnsi="Times New Roman" w:cs="Times New Roman"/>
                <w:sz w:val="20"/>
                <w:szCs w:val="20"/>
                <w:lang w:val="en-GB"/>
              </w:rPr>
              <w:t xml:space="preserve">Indicate the number which is attributed by the undertaking, corresponding to the unique number assigned to each matching portfolio. </w:t>
            </w:r>
          </w:p>
          <w:p w14:paraId="35967360" w14:textId="77777777" w:rsidR="00AE106D" w:rsidRPr="003D6AD5" w:rsidRDefault="00AE106D">
            <w:pPr>
              <w:rPr>
                <w:rFonts w:ascii="Times New Roman" w:hAnsi="Times New Roman" w:cs="Times New Roman"/>
                <w:sz w:val="20"/>
                <w:szCs w:val="20"/>
                <w:lang w:val="en-GB"/>
              </w:rPr>
            </w:pPr>
          </w:p>
          <w:p w14:paraId="67D4E969" w14:textId="77777777" w:rsidR="00AE106D" w:rsidDel="00AE106D" w:rsidRDefault="00AE106D">
            <w:pPr>
              <w:rPr>
                <w:del w:id="3" w:author="Author"/>
                <w:rFonts w:ascii="Times New Roman" w:hAnsi="Times New Roman" w:cs="Times New Roman"/>
                <w:sz w:val="20"/>
                <w:szCs w:val="20"/>
                <w:lang w:val="en-GB"/>
              </w:rPr>
            </w:pPr>
            <w:r w:rsidRPr="003D6AD5">
              <w:rPr>
                <w:rFonts w:ascii="Times New Roman" w:hAnsi="Times New Roman" w:cs="Times New Roman"/>
                <w:sz w:val="20"/>
                <w:szCs w:val="20"/>
                <w:lang w:val="en-GB"/>
              </w:rPr>
              <w:t xml:space="preserve">This number </w:t>
            </w:r>
            <w:r>
              <w:rPr>
                <w:rFonts w:ascii="Times New Roman" w:hAnsi="Times New Roman" w:cs="Times New Roman"/>
                <w:sz w:val="20"/>
                <w:szCs w:val="20"/>
                <w:lang w:val="en-GB"/>
              </w:rPr>
              <w:t>shall</w:t>
            </w:r>
            <w:r w:rsidRPr="003D6AD5">
              <w:rPr>
                <w:rFonts w:ascii="Times New Roman" w:hAnsi="Times New Roman" w:cs="Times New Roman"/>
                <w:sz w:val="20"/>
                <w:szCs w:val="20"/>
                <w:lang w:val="en-GB"/>
              </w:rPr>
              <w:t xml:space="preserve"> be consistent over time and </w:t>
            </w:r>
            <w:r>
              <w:rPr>
                <w:rFonts w:ascii="Times New Roman" w:hAnsi="Times New Roman" w:cs="Times New Roman"/>
                <w:sz w:val="20"/>
                <w:szCs w:val="20"/>
                <w:lang w:val="en-GB"/>
              </w:rPr>
              <w:t>shall</w:t>
            </w:r>
            <w:r w:rsidRPr="003D6AD5">
              <w:rPr>
                <w:rFonts w:ascii="Times New Roman" w:hAnsi="Times New Roman" w:cs="Times New Roman"/>
                <w:sz w:val="20"/>
                <w:szCs w:val="20"/>
                <w:lang w:val="en-GB"/>
              </w:rPr>
              <w:t xml:space="preserve"> be used to identify the matching portfolio number in other templates.</w:t>
            </w:r>
          </w:p>
          <w:p w14:paraId="6E0B628B" w14:textId="77777777" w:rsidR="00AE106D" w:rsidRPr="003D6AD5" w:rsidRDefault="00AE106D">
            <w:pPr>
              <w:rPr>
                <w:rFonts w:ascii="Times New Roman" w:hAnsi="Times New Roman" w:cs="Times New Roman"/>
                <w:sz w:val="20"/>
                <w:szCs w:val="20"/>
                <w:lang w:val="en-GB"/>
              </w:rPr>
            </w:pPr>
          </w:p>
        </w:tc>
      </w:tr>
      <w:tr w:rsidR="00AE106D" w:rsidRPr="008B6E1D" w14:paraId="01777630" w14:textId="77777777" w:rsidTr="00AE106D">
        <w:tc>
          <w:tcPr>
            <w:tcW w:w="1337" w:type="dxa"/>
          </w:tcPr>
          <w:p w14:paraId="66704F27" w14:textId="77777777" w:rsidR="00AE106D" w:rsidRDefault="00AE106D">
            <w:pPr>
              <w:rPr>
                <w:rFonts w:ascii="Times New Roman" w:hAnsi="Times New Roman" w:cs="Times New Roman"/>
                <w:sz w:val="20"/>
                <w:szCs w:val="20"/>
                <w:lang w:val="en-US"/>
              </w:rPr>
            </w:pPr>
            <w:r w:rsidRPr="003D6AD5">
              <w:rPr>
                <w:rFonts w:ascii="Times New Roman" w:hAnsi="Times New Roman" w:cs="Times New Roman"/>
                <w:sz w:val="20"/>
                <w:szCs w:val="20"/>
                <w:lang w:val="en-US"/>
              </w:rPr>
              <w:t>C0020/</w:t>
            </w:r>
          </w:p>
          <w:p w14:paraId="7D996D52" w14:textId="77777777" w:rsidR="00AE106D" w:rsidRPr="003D6AD5" w:rsidRDefault="00AE106D">
            <w:pPr>
              <w:rPr>
                <w:rFonts w:ascii="Times New Roman" w:hAnsi="Times New Roman" w:cs="Times New Roman"/>
                <w:sz w:val="20"/>
                <w:szCs w:val="20"/>
                <w:lang w:val="en-US"/>
              </w:rPr>
            </w:pPr>
            <w:r w:rsidRPr="003D6AD5">
              <w:rPr>
                <w:rFonts w:ascii="Times New Roman" w:hAnsi="Times New Roman" w:cs="Times New Roman"/>
                <w:sz w:val="20"/>
                <w:szCs w:val="20"/>
                <w:lang w:val="en-US"/>
              </w:rPr>
              <w:t>R0010 to R0450</w:t>
            </w:r>
          </w:p>
        </w:tc>
        <w:tc>
          <w:tcPr>
            <w:tcW w:w="2733" w:type="dxa"/>
          </w:tcPr>
          <w:p w14:paraId="0203E10C" w14:textId="77777777" w:rsidR="00AE106D" w:rsidRPr="003D6AD5" w:rsidRDefault="00AE106D">
            <w:pPr>
              <w:rPr>
                <w:rFonts w:ascii="Times New Roman" w:hAnsi="Times New Roman" w:cs="Times New Roman"/>
                <w:sz w:val="20"/>
                <w:szCs w:val="20"/>
                <w:lang w:val="en-GB"/>
              </w:rPr>
            </w:pPr>
            <w:r w:rsidRPr="003D6AD5">
              <w:rPr>
                <w:rFonts w:ascii="Times New Roman" w:hAnsi="Times New Roman" w:cs="Times New Roman"/>
                <w:sz w:val="20"/>
                <w:szCs w:val="20"/>
                <w:lang w:val="en-GB"/>
              </w:rPr>
              <w:t>Projection of future cash</w:t>
            </w:r>
            <w:r>
              <w:rPr>
                <w:rFonts w:ascii="Times New Roman" w:hAnsi="Times New Roman" w:cs="Times New Roman"/>
                <w:sz w:val="20"/>
                <w:szCs w:val="20"/>
                <w:lang w:val="en-GB"/>
              </w:rPr>
              <w:t>-</w:t>
            </w:r>
            <w:r w:rsidRPr="003D6AD5">
              <w:rPr>
                <w:rFonts w:ascii="Times New Roman" w:hAnsi="Times New Roman" w:cs="Times New Roman"/>
                <w:sz w:val="20"/>
                <w:szCs w:val="20"/>
                <w:lang w:val="en-GB"/>
              </w:rPr>
              <w:t xml:space="preserve">flows </w:t>
            </w:r>
            <w:r w:rsidRPr="000B5DAE">
              <w:rPr>
                <w:rFonts w:ascii="Times New Roman" w:hAnsi="Times New Roman" w:cs="Times New Roman"/>
                <w:sz w:val="20"/>
                <w:szCs w:val="20"/>
                <w:lang w:val="en-GB"/>
              </w:rPr>
              <w:t xml:space="preserve"> at the end of the reporting period</w:t>
            </w:r>
            <w:r>
              <w:rPr>
                <w:rFonts w:ascii="Times New Roman" w:hAnsi="Times New Roman" w:cs="Times New Roman"/>
                <w:sz w:val="20"/>
                <w:szCs w:val="20"/>
                <w:lang w:val="en-GB"/>
              </w:rPr>
              <w:t xml:space="preserve"> </w:t>
            </w:r>
            <w:r w:rsidRPr="003D6AD5">
              <w:rPr>
                <w:rFonts w:ascii="Times New Roman" w:hAnsi="Times New Roman" w:cs="Times New Roman"/>
                <w:sz w:val="20"/>
                <w:szCs w:val="20"/>
                <w:lang w:val="en-GB"/>
              </w:rPr>
              <w:t xml:space="preserve">– </w:t>
            </w:r>
            <w:r w:rsidRPr="00A2453D">
              <w:rPr>
                <w:rFonts w:ascii="Times New Roman" w:hAnsi="Times New Roman" w:cs="Times New Roman"/>
                <w:sz w:val="20"/>
                <w:szCs w:val="20"/>
                <w:lang w:val="en-GB"/>
              </w:rPr>
              <w:t>Longevity, mortality and revision obligations cash outflows</w:t>
            </w:r>
          </w:p>
        </w:tc>
        <w:tc>
          <w:tcPr>
            <w:tcW w:w="4640" w:type="dxa"/>
          </w:tcPr>
          <w:p w14:paraId="69DD3F61" w14:textId="77777777" w:rsidR="00AE106D" w:rsidDel="004B07EC" w:rsidRDefault="00AE106D">
            <w:pPr>
              <w:rPr>
                <w:del w:id="4" w:author="Author"/>
                <w:rFonts w:ascii="Times New Roman" w:hAnsi="Times New Roman" w:cs="Times New Roman"/>
                <w:sz w:val="20"/>
                <w:szCs w:val="20"/>
                <w:lang w:val="en-GB"/>
              </w:rPr>
            </w:pPr>
            <w:r w:rsidRPr="003D6AD5">
              <w:rPr>
                <w:rFonts w:ascii="Times New Roman" w:hAnsi="Times New Roman" w:cs="Times New Roman"/>
                <w:sz w:val="20"/>
                <w:szCs w:val="20"/>
                <w:lang w:val="en-GB"/>
              </w:rPr>
              <w:t>Future cash out-flows related to the longevity</w:t>
            </w:r>
            <w:r>
              <w:rPr>
                <w:rFonts w:ascii="Times New Roman" w:hAnsi="Times New Roman" w:cs="Times New Roman"/>
                <w:sz w:val="20"/>
                <w:szCs w:val="20"/>
                <w:lang w:val="en-GB"/>
              </w:rPr>
              <w:t>,</w:t>
            </w:r>
            <w:r w:rsidRPr="003D6AD5">
              <w:rPr>
                <w:rFonts w:ascii="Times New Roman" w:hAnsi="Times New Roman" w:cs="Times New Roman"/>
                <w:sz w:val="20"/>
                <w:szCs w:val="20"/>
                <w:lang w:val="en-GB"/>
              </w:rPr>
              <w:t xml:space="preserve"> mortality</w:t>
            </w:r>
            <w:r>
              <w:rPr>
                <w:rFonts w:ascii="Times New Roman" w:hAnsi="Times New Roman" w:cs="Times New Roman"/>
                <w:sz w:val="20"/>
                <w:szCs w:val="20"/>
                <w:lang w:val="en-GB"/>
              </w:rPr>
              <w:t xml:space="preserve"> and revision</w:t>
            </w:r>
            <w:r w:rsidRPr="003D6AD5">
              <w:rPr>
                <w:rFonts w:ascii="Times New Roman" w:hAnsi="Times New Roman" w:cs="Times New Roman"/>
                <w:sz w:val="20"/>
                <w:szCs w:val="20"/>
                <w:lang w:val="en-GB"/>
              </w:rPr>
              <w:t xml:space="preserve"> benefits of  insurance and reinsurance obligations for each matching portfolio and split by year of due payment of the cash flow, counting the periods of 12 months from the date of reference of the reporting</w:t>
            </w:r>
            <w:r>
              <w:rPr>
                <w:rFonts w:ascii="Times New Roman" w:hAnsi="Times New Roman" w:cs="Times New Roman"/>
                <w:sz w:val="20"/>
                <w:szCs w:val="20"/>
                <w:lang w:val="en-GB"/>
              </w:rPr>
              <w:t>.</w:t>
            </w:r>
          </w:p>
          <w:p w14:paraId="67D56B04" w14:textId="77777777" w:rsidR="00AE106D" w:rsidRPr="003D6AD5" w:rsidRDefault="00AE106D">
            <w:pPr>
              <w:rPr>
                <w:rFonts w:ascii="Times New Roman" w:hAnsi="Times New Roman" w:cs="Times New Roman"/>
                <w:sz w:val="20"/>
                <w:szCs w:val="20"/>
                <w:lang w:val="en-GB"/>
              </w:rPr>
            </w:pPr>
          </w:p>
        </w:tc>
      </w:tr>
      <w:tr w:rsidR="00AE106D" w:rsidRPr="008B6E1D" w14:paraId="32A8B1E5" w14:textId="77777777" w:rsidTr="00AE106D">
        <w:tc>
          <w:tcPr>
            <w:tcW w:w="1337" w:type="dxa"/>
          </w:tcPr>
          <w:p w14:paraId="5EFDBAF8" w14:textId="77777777" w:rsidR="00AE106D" w:rsidRPr="003D6AD5" w:rsidRDefault="00AE106D">
            <w:pPr>
              <w:rPr>
                <w:rFonts w:ascii="Times New Roman" w:hAnsi="Times New Roman" w:cs="Times New Roman"/>
                <w:sz w:val="20"/>
                <w:szCs w:val="20"/>
                <w:lang w:val="en-US"/>
              </w:rPr>
            </w:pPr>
            <w:r w:rsidRPr="003D6AD5">
              <w:rPr>
                <w:rFonts w:ascii="Times New Roman" w:hAnsi="Times New Roman" w:cs="Times New Roman"/>
                <w:sz w:val="20"/>
                <w:szCs w:val="20"/>
                <w:lang w:val="en-US"/>
              </w:rPr>
              <w:t>C0030/ R0010 to R0450</w:t>
            </w:r>
          </w:p>
        </w:tc>
        <w:tc>
          <w:tcPr>
            <w:tcW w:w="2733" w:type="dxa"/>
          </w:tcPr>
          <w:p w14:paraId="46FAAA64" w14:textId="77777777" w:rsidR="00AE106D" w:rsidRPr="003D6AD5" w:rsidRDefault="00AE106D">
            <w:pPr>
              <w:rPr>
                <w:rFonts w:ascii="Times New Roman" w:hAnsi="Times New Roman" w:cs="Times New Roman"/>
                <w:sz w:val="20"/>
                <w:szCs w:val="20"/>
                <w:lang w:val="en-GB"/>
              </w:rPr>
            </w:pPr>
            <w:r w:rsidRPr="003D6AD5">
              <w:rPr>
                <w:rFonts w:ascii="Times New Roman" w:hAnsi="Times New Roman" w:cs="Times New Roman"/>
                <w:sz w:val="20"/>
                <w:szCs w:val="20"/>
                <w:lang w:val="en-GB"/>
              </w:rPr>
              <w:t>Projection of future cash</w:t>
            </w:r>
            <w:r>
              <w:rPr>
                <w:rFonts w:ascii="Times New Roman" w:hAnsi="Times New Roman" w:cs="Times New Roman"/>
                <w:sz w:val="20"/>
                <w:szCs w:val="20"/>
                <w:lang w:val="en-GB"/>
              </w:rPr>
              <w:t>-</w:t>
            </w:r>
            <w:r w:rsidRPr="003D6AD5">
              <w:rPr>
                <w:rFonts w:ascii="Times New Roman" w:hAnsi="Times New Roman" w:cs="Times New Roman"/>
                <w:sz w:val="20"/>
                <w:szCs w:val="20"/>
                <w:lang w:val="en-GB"/>
              </w:rPr>
              <w:t>flows</w:t>
            </w:r>
            <w:r>
              <w:rPr>
                <w:rFonts w:ascii="Times New Roman" w:hAnsi="Times New Roman" w:cs="Times New Roman"/>
                <w:sz w:val="20"/>
                <w:szCs w:val="20"/>
                <w:lang w:val="en-GB"/>
              </w:rPr>
              <w:t xml:space="preserve"> </w:t>
            </w:r>
            <w:r w:rsidRPr="000B5DAE">
              <w:rPr>
                <w:rFonts w:ascii="Times New Roman" w:hAnsi="Times New Roman" w:cs="Times New Roman"/>
                <w:sz w:val="20"/>
                <w:szCs w:val="20"/>
                <w:lang w:val="en-GB"/>
              </w:rPr>
              <w:t>at the end of the reporting period</w:t>
            </w:r>
            <w:r w:rsidRPr="003D6AD5">
              <w:rPr>
                <w:rFonts w:ascii="Times New Roman" w:hAnsi="Times New Roman" w:cs="Times New Roman"/>
                <w:sz w:val="20"/>
                <w:szCs w:val="20"/>
                <w:lang w:val="en-GB"/>
              </w:rPr>
              <w:t xml:space="preserve"> – Expenses cash </w:t>
            </w:r>
            <w:r>
              <w:rPr>
                <w:rFonts w:ascii="Times New Roman" w:hAnsi="Times New Roman" w:cs="Times New Roman"/>
                <w:sz w:val="20"/>
                <w:szCs w:val="20"/>
                <w:lang w:val="en-GB"/>
              </w:rPr>
              <w:t>out</w:t>
            </w:r>
            <w:r w:rsidRPr="003D6AD5">
              <w:rPr>
                <w:rFonts w:ascii="Times New Roman" w:hAnsi="Times New Roman" w:cs="Times New Roman"/>
                <w:sz w:val="20"/>
                <w:szCs w:val="20"/>
                <w:lang w:val="en-GB"/>
              </w:rPr>
              <w:t>flows</w:t>
            </w:r>
          </w:p>
        </w:tc>
        <w:tc>
          <w:tcPr>
            <w:tcW w:w="4640" w:type="dxa"/>
          </w:tcPr>
          <w:p w14:paraId="19678BA8" w14:textId="77777777" w:rsidR="00AE106D" w:rsidDel="004B07EC" w:rsidRDefault="00AE106D">
            <w:pPr>
              <w:rPr>
                <w:del w:id="5" w:author="Author"/>
                <w:rFonts w:ascii="Times New Roman" w:hAnsi="Times New Roman" w:cs="Times New Roman"/>
                <w:sz w:val="20"/>
                <w:szCs w:val="20"/>
                <w:lang w:val="en-GB"/>
              </w:rPr>
            </w:pPr>
            <w:r w:rsidRPr="003D6AD5">
              <w:rPr>
                <w:rFonts w:ascii="Times New Roman" w:hAnsi="Times New Roman" w:cs="Times New Roman"/>
                <w:sz w:val="20"/>
                <w:szCs w:val="20"/>
                <w:lang w:val="en-GB"/>
              </w:rPr>
              <w:t>Future cash out-flows related to the expenses of insurance and reinsurance obligations for each matching portfolio and split by year of due payment of the cash flow, counting the periods of 12 months from the date of reference of the reporting</w:t>
            </w:r>
            <w:r>
              <w:rPr>
                <w:rFonts w:ascii="Times New Roman" w:hAnsi="Times New Roman" w:cs="Times New Roman"/>
                <w:sz w:val="20"/>
                <w:szCs w:val="20"/>
                <w:lang w:val="en-GB"/>
              </w:rPr>
              <w:t>.</w:t>
            </w:r>
          </w:p>
          <w:p w14:paraId="346570E4" w14:textId="77777777" w:rsidR="00AE106D" w:rsidRPr="003D6AD5" w:rsidRDefault="00AE106D">
            <w:pPr>
              <w:rPr>
                <w:rFonts w:ascii="Times New Roman" w:hAnsi="Times New Roman" w:cs="Times New Roman"/>
                <w:sz w:val="20"/>
                <w:szCs w:val="20"/>
                <w:lang w:val="en-GB"/>
              </w:rPr>
            </w:pPr>
          </w:p>
        </w:tc>
      </w:tr>
      <w:tr w:rsidR="00AE106D" w:rsidRPr="008B6E1D" w14:paraId="68AB1FC6" w14:textId="77777777" w:rsidTr="00AE106D">
        <w:tc>
          <w:tcPr>
            <w:tcW w:w="1337" w:type="dxa"/>
          </w:tcPr>
          <w:p w14:paraId="0CBD7A95" w14:textId="77777777" w:rsidR="00AE106D" w:rsidRPr="003D6AD5" w:rsidRDefault="00AE106D">
            <w:pPr>
              <w:rPr>
                <w:rFonts w:ascii="Times New Roman" w:hAnsi="Times New Roman" w:cs="Times New Roman"/>
                <w:sz w:val="20"/>
                <w:szCs w:val="20"/>
                <w:lang w:val="en-US"/>
              </w:rPr>
            </w:pPr>
            <w:r w:rsidRPr="003D6AD5">
              <w:rPr>
                <w:rFonts w:ascii="Times New Roman" w:hAnsi="Times New Roman" w:cs="Times New Roman"/>
                <w:sz w:val="20"/>
                <w:szCs w:val="20"/>
                <w:lang w:val="en-US"/>
              </w:rPr>
              <w:t>C0040/ R0010 to R0450</w:t>
            </w:r>
          </w:p>
        </w:tc>
        <w:tc>
          <w:tcPr>
            <w:tcW w:w="2733" w:type="dxa"/>
          </w:tcPr>
          <w:p w14:paraId="5C14582E" w14:textId="77777777" w:rsidR="00AE106D" w:rsidRPr="003D6AD5" w:rsidRDefault="00AE106D">
            <w:pPr>
              <w:rPr>
                <w:rFonts w:ascii="Times New Roman" w:hAnsi="Times New Roman" w:cs="Times New Roman"/>
                <w:sz w:val="20"/>
                <w:szCs w:val="20"/>
                <w:lang w:val="en-US"/>
              </w:rPr>
            </w:pPr>
            <w:r w:rsidRPr="003D6AD5">
              <w:rPr>
                <w:rFonts w:ascii="Times New Roman" w:hAnsi="Times New Roman" w:cs="Times New Roman"/>
                <w:sz w:val="20"/>
                <w:szCs w:val="20"/>
                <w:lang w:val="en-GB"/>
              </w:rPr>
              <w:t>Projection of future cash</w:t>
            </w:r>
            <w:ins w:id="6" w:author="Author">
              <w:r>
                <w:rPr>
                  <w:rFonts w:ascii="Times New Roman" w:hAnsi="Times New Roman" w:cs="Times New Roman"/>
                  <w:sz w:val="20"/>
                  <w:szCs w:val="20"/>
                  <w:lang w:val="en-GB"/>
                </w:rPr>
                <w:t>-</w:t>
              </w:r>
            </w:ins>
            <w:r w:rsidRPr="003D6AD5">
              <w:rPr>
                <w:rFonts w:ascii="Times New Roman" w:hAnsi="Times New Roman" w:cs="Times New Roman"/>
                <w:sz w:val="20"/>
                <w:szCs w:val="20"/>
                <w:lang w:val="en-GB"/>
              </w:rPr>
              <w:t xml:space="preserve">flows </w:t>
            </w:r>
            <w:r w:rsidRPr="000B5DAE">
              <w:rPr>
                <w:rFonts w:ascii="Times New Roman" w:hAnsi="Times New Roman" w:cs="Times New Roman"/>
                <w:sz w:val="20"/>
                <w:szCs w:val="20"/>
                <w:lang w:val="en-GB"/>
              </w:rPr>
              <w:t>at the end of the reporting period</w:t>
            </w:r>
            <w:r>
              <w:rPr>
                <w:rFonts w:ascii="Times New Roman" w:hAnsi="Times New Roman" w:cs="Times New Roman"/>
                <w:sz w:val="20"/>
                <w:szCs w:val="20"/>
                <w:lang w:val="en-GB"/>
              </w:rPr>
              <w:t xml:space="preserve"> </w:t>
            </w:r>
            <w:r w:rsidRPr="003D6AD5">
              <w:rPr>
                <w:rFonts w:ascii="Times New Roman" w:hAnsi="Times New Roman" w:cs="Times New Roman"/>
                <w:sz w:val="20"/>
                <w:szCs w:val="20"/>
                <w:lang w:val="en-GB"/>
              </w:rPr>
              <w:t>– De-risked Assets cash-flows</w:t>
            </w:r>
          </w:p>
        </w:tc>
        <w:tc>
          <w:tcPr>
            <w:tcW w:w="4640" w:type="dxa"/>
          </w:tcPr>
          <w:p w14:paraId="1387C371" w14:textId="1727BFF7" w:rsidR="00AE106D" w:rsidDel="004B07EC" w:rsidRDefault="00AE106D">
            <w:pPr>
              <w:rPr>
                <w:del w:id="7" w:author="Author"/>
                <w:rFonts w:ascii="Times New Roman" w:hAnsi="Times New Roman" w:cs="Times New Roman"/>
                <w:sz w:val="20"/>
                <w:szCs w:val="20"/>
                <w:lang w:val="en-GB"/>
              </w:rPr>
            </w:pPr>
            <w:r w:rsidRPr="003D6AD5">
              <w:rPr>
                <w:rFonts w:ascii="Times New Roman" w:hAnsi="Times New Roman" w:cs="Times New Roman"/>
                <w:sz w:val="20"/>
                <w:szCs w:val="20"/>
                <w:lang w:val="en-GB"/>
              </w:rPr>
              <w:t>Cash flows (out-flows and in-flows) of assets linked to each matching portfolio and split by year of due payment or receipt of the cash flow. Th</w:t>
            </w:r>
            <w:del w:id="8" w:author="Author">
              <w:r w:rsidRPr="003D6AD5" w:rsidDel="00F33E8F">
                <w:rPr>
                  <w:rFonts w:ascii="Times New Roman" w:hAnsi="Times New Roman" w:cs="Times New Roman"/>
                  <w:sz w:val="20"/>
                  <w:szCs w:val="20"/>
                  <w:lang w:val="en-GB"/>
                </w:rPr>
                <w:delText>i</w:delText>
              </w:r>
            </w:del>
            <w:ins w:id="9" w:author="Author">
              <w:r w:rsidR="00F33E8F">
                <w:rPr>
                  <w:rFonts w:ascii="Times New Roman" w:hAnsi="Times New Roman" w:cs="Times New Roman"/>
                  <w:sz w:val="20"/>
                  <w:szCs w:val="20"/>
                  <w:lang w:val="en-GB"/>
                </w:rPr>
                <w:t>e</w:t>
              </w:r>
            </w:ins>
            <w:r w:rsidRPr="003D6AD5">
              <w:rPr>
                <w:rFonts w:ascii="Times New Roman" w:hAnsi="Times New Roman" w:cs="Times New Roman"/>
                <w:sz w:val="20"/>
                <w:szCs w:val="20"/>
                <w:lang w:val="en-GB"/>
              </w:rPr>
              <w:t>s</w:t>
            </w:r>
            <w:ins w:id="10" w:author="Author">
              <w:r w:rsidR="00F33E8F">
                <w:rPr>
                  <w:rFonts w:ascii="Times New Roman" w:hAnsi="Times New Roman" w:cs="Times New Roman"/>
                  <w:sz w:val="20"/>
                  <w:szCs w:val="20"/>
                  <w:lang w:val="en-GB"/>
                </w:rPr>
                <w:t>e</w:t>
              </w:r>
            </w:ins>
            <w:r w:rsidRPr="003D6AD5">
              <w:rPr>
                <w:rFonts w:ascii="Times New Roman" w:hAnsi="Times New Roman" w:cs="Times New Roman"/>
                <w:sz w:val="20"/>
                <w:szCs w:val="20"/>
                <w:lang w:val="en-GB"/>
              </w:rPr>
              <w:t xml:space="preserve"> flows should </w:t>
            </w:r>
            <w:r>
              <w:rPr>
                <w:rFonts w:ascii="Times New Roman" w:hAnsi="Times New Roman" w:cs="Times New Roman"/>
                <w:sz w:val="20"/>
                <w:szCs w:val="20"/>
                <w:lang w:val="en-GB"/>
              </w:rPr>
              <w:t xml:space="preserve">be appropriately corrected to take into account the </w:t>
            </w:r>
            <w:ins w:id="11" w:author="Author">
              <w:r w:rsidR="008B6E1D">
                <w:rPr>
                  <w:rFonts w:ascii="Times New Roman" w:hAnsi="Times New Roman" w:cs="Times New Roman"/>
                  <w:sz w:val="20"/>
                  <w:szCs w:val="20"/>
                  <w:lang w:val="en-GB"/>
                </w:rPr>
                <w:t>probability of default</w:t>
              </w:r>
              <w:r w:rsidR="00F25FB5">
                <w:rPr>
                  <w:rFonts w:ascii="Times New Roman" w:hAnsi="Times New Roman" w:cs="Times New Roman"/>
                  <w:sz w:val="20"/>
                  <w:szCs w:val="20"/>
                  <w:lang w:val="en-GB"/>
                </w:rPr>
                <w:t xml:space="preserve"> or the portion of the long term average of the spread over the risk-free interest rate as set out in Article 53 of </w:t>
              </w:r>
              <w:del w:id="12" w:author="Author">
                <w:r w:rsidR="00F25FB5" w:rsidDel="0033779D">
                  <w:rPr>
                    <w:rFonts w:ascii="Times New Roman" w:hAnsi="Times New Roman" w:cs="Times New Roman"/>
                    <w:sz w:val="20"/>
                    <w:szCs w:val="20"/>
                    <w:lang w:val="en-GB"/>
                  </w:rPr>
                  <w:delText>Commission d</w:delText>
                </w:r>
              </w:del>
              <w:r w:rsidR="0033779D">
                <w:rPr>
                  <w:rFonts w:ascii="Times New Roman" w:hAnsi="Times New Roman" w:cs="Times New Roman"/>
                  <w:sz w:val="20"/>
                  <w:szCs w:val="20"/>
                  <w:lang w:val="en-GB"/>
                </w:rPr>
                <w:t>D</w:t>
              </w:r>
              <w:r w:rsidR="00F25FB5">
                <w:rPr>
                  <w:rFonts w:ascii="Times New Roman" w:hAnsi="Times New Roman" w:cs="Times New Roman"/>
                  <w:sz w:val="20"/>
                  <w:szCs w:val="20"/>
                  <w:lang w:val="en-GB"/>
                </w:rPr>
                <w:t xml:space="preserve">elegated </w:t>
              </w:r>
              <w:del w:id="13" w:author="Author">
                <w:r w:rsidR="00F25FB5" w:rsidDel="0033779D">
                  <w:rPr>
                    <w:rFonts w:ascii="Times New Roman" w:hAnsi="Times New Roman" w:cs="Times New Roman"/>
                    <w:sz w:val="20"/>
                    <w:szCs w:val="20"/>
                    <w:lang w:val="en-GB"/>
                  </w:rPr>
                  <w:delText>r</w:delText>
                </w:r>
              </w:del>
              <w:r w:rsidR="0033779D">
                <w:rPr>
                  <w:rFonts w:ascii="Times New Roman" w:hAnsi="Times New Roman" w:cs="Times New Roman"/>
                  <w:sz w:val="20"/>
                  <w:szCs w:val="20"/>
                  <w:lang w:val="en-GB"/>
                </w:rPr>
                <w:t>R</w:t>
              </w:r>
              <w:r w:rsidR="00F25FB5">
                <w:rPr>
                  <w:rFonts w:ascii="Times New Roman" w:hAnsi="Times New Roman" w:cs="Times New Roman"/>
                  <w:sz w:val="20"/>
                  <w:szCs w:val="20"/>
                  <w:lang w:val="en-GB"/>
                </w:rPr>
                <w:t>egulation</w:t>
              </w:r>
              <w:r w:rsidR="0033779D">
                <w:rPr>
                  <w:rFonts w:ascii="Times New Roman" w:hAnsi="Times New Roman" w:cs="Times New Roman"/>
                  <w:sz w:val="20"/>
                  <w:szCs w:val="20"/>
                  <w:lang w:val="en-GB"/>
                </w:rPr>
                <w:t xml:space="preserve"> 2015/35</w:t>
              </w:r>
              <w:r w:rsidR="008B6E1D">
                <w:rPr>
                  <w:rFonts w:ascii="Times New Roman" w:hAnsi="Times New Roman" w:cs="Times New Roman"/>
                  <w:sz w:val="20"/>
                  <w:szCs w:val="20"/>
                  <w:lang w:val="en-GB"/>
                </w:rPr>
                <w:t xml:space="preserve">. </w:t>
              </w:r>
            </w:ins>
            <w:del w:id="14" w:author="Author">
              <w:r w:rsidDel="008B6E1D">
                <w:rPr>
                  <w:rFonts w:ascii="Times New Roman" w:hAnsi="Times New Roman" w:cs="Times New Roman"/>
                  <w:sz w:val="20"/>
                  <w:szCs w:val="20"/>
                  <w:lang w:val="en-GB"/>
                </w:rPr>
                <w:delText xml:space="preserve">fundamental spread as set out in article 77c (1)(c) of Directive 2009/138/EC. </w:delText>
              </w:r>
            </w:del>
          </w:p>
          <w:p w14:paraId="5A617AA6" w14:textId="77777777" w:rsidR="00AE106D" w:rsidRPr="003D6AD5" w:rsidRDefault="00AE106D">
            <w:pPr>
              <w:rPr>
                <w:rFonts w:ascii="Times New Roman" w:hAnsi="Times New Roman" w:cs="Times New Roman"/>
                <w:sz w:val="20"/>
                <w:szCs w:val="20"/>
                <w:lang w:val="en-GB"/>
              </w:rPr>
            </w:pPr>
          </w:p>
        </w:tc>
      </w:tr>
      <w:tr w:rsidR="00AE106D" w:rsidRPr="008B6E1D" w14:paraId="10DB31B4" w14:textId="77777777" w:rsidTr="00AE106D">
        <w:tc>
          <w:tcPr>
            <w:tcW w:w="1337" w:type="dxa"/>
          </w:tcPr>
          <w:p w14:paraId="07EED73C" w14:textId="77777777" w:rsidR="00AE106D" w:rsidRPr="003D6AD5" w:rsidRDefault="00AE106D">
            <w:pPr>
              <w:rPr>
                <w:rFonts w:ascii="Times New Roman" w:hAnsi="Times New Roman" w:cs="Times New Roman"/>
                <w:sz w:val="20"/>
                <w:szCs w:val="20"/>
                <w:lang w:val="en-US"/>
              </w:rPr>
            </w:pPr>
            <w:r w:rsidRPr="003D6AD5">
              <w:rPr>
                <w:rFonts w:ascii="Times New Roman" w:hAnsi="Times New Roman" w:cs="Times New Roman"/>
                <w:sz w:val="20"/>
                <w:szCs w:val="20"/>
                <w:lang w:val="en-US"/>
              </w:rPr>
              <w:t>C0050/ R0010 to R0450</w:t>
            </w:r>
          </w:p>
        </w:tc>
        <w:tc>
          <w:tcPr>
            <w:tcW w:w="2733" w:type="dxa"/>
          </w:tcPr>
          <w:p w14:paraId="70C3C647" w14:textId="77777777" w:rsidR="00AE106D" w:rsidRPr="003D6AD5" w:rsidRDefault="00AE106D">
            <w:pPr>
              <w:rPr>
                <w:rFonts w:ascii="Times New Roman" w:hAnsi="Times New Roman" w:cs="Times New Roman"/>
                <w:sz w:val="20"/>
                <w:szCs w:val="20"/>
                <w:lang w:val="en-GB"/>
              </w:rPr>
            </w:pPr>
            <w:r w:rsidRPr="004525EB">
              <w:rPr>
                <w:rFonts w:ascii="Times New Roman" w:hAnsi="Times New Roman" w:cs="Times New Roman"/>
                <w:sz w:val="20"/>
                <w:szCs w:val="20"/>
                <w:lang w:val="en-GB"/>
              </w:rPr>
              <w:t xml:space="preserve">Mismatch during reporting period </w:t>
            </w:r>
            <w:r w:rsidRPr="003D6AD5">
              <w:rPr>
                <w:rFonts w:ascii="Times New Roman" w:hAnsi="Times New Roman" w:cs="Times New Roman"/>
                <w:sz w:val="20"/>
                <w:szCs w:val="20"/>
                <w:lang w:val="en-GB"/>
              </w:rPr>
              <w:t>– Positive undiscounted mismatch (inflows &gt; outflows)</w:t>
            </w:r>
          </w:p>
          <w:p w14:paraId="219A7573" w14:textId="77777777" w:rsidR="00AE106D" w:rsidRPr="003D6AD5" w:rsidRDefault="00AE106D">
            <w:pPr>
              <w:rPr>
                <w:rFonts w:ascii="Times New Roman" w:hAnsi="Times New Roman" w:cs="Times New Roman"/>
                <w:sz w:val="20"/>
                <w:szCs w:val="20"/>
                <w:lang w:val="en-GB"/>
              </w:rPr>
            </w:pPr>
          </w:p>
        </w:tc>
        <w:tc>
          <w:tcPr>
            <w:tcW w:w="4640" w:type="dxa"/>
          </w:tcPr>
          <w:p w14:paraId="3D9886BB" w14:textId="319AD7BD" w:rsidR="00AE106D" w:rsidRPr="003D6AD5" w:rsidRDefault="00AE106D">
            <w:pPr>
              <w:rPr>
                <w:rFonts w:ascii="Times New Roman" w:hAnsi="Times New Roman" w:cs="Times New Roman"/>
                <w:sz w:val="20"/>
                <w:szCs w:val="20"/>
                <w:lang w:val="en-GB"/>
              </w:rPr>
            </w:pPr>
            <w:r>
              <w:rPr>
                <w:rFonts w:ascii="Times New Roman" w:hAnsi="Times New Roman" w:cs="Times New Roman"/>
                <w:sz w:val="20"/>
                <w:szCs w:val="20"/>
                <w:lang w:val="en-GB"/>
              </w:rPr>
              <w:t>If the frequency is lower tha</w:t>
            </w:r>
            <w:del w:id="15" w:author="Author">
              <w:r w:rsidDel="009D0294">
                <w:rPr>
                  <w:rFonts w:ascii="Times New Roman" w:hAnsi="Times New Roman" w:cs="Times New Roman"/>
                  <w:sz w:val="20"/>
                  <w:szCs w:val="20"/>
                  <w:lang w:val="en-GB"/>
                </w:rPr>
                <w:delText>t</w:delText>
              </w:r>
            </w:del>
            <w:ins w:id="16" w:author="Author">
              <w:r w:rsidR="009D0294">
                <w:rPr>
                  <w:rFonts w:ascii="Times New Roman" w:hAnsi="Times New Roman" w:cs="Times New Roman"/>
                  <w:sz w:val="20"/>
                  <w:szCs w:val="20"/>
                  <w:lang w:val="en-GB"/>
                </w:rPr>
                <w:t>n</w:t>
              </w:r>
            </w:ins>
            <w:r>
              <w:rPr>
                <w:rFonts w:ascii="Times New Roman" w:hAnsi="Times New Roman" w:cs="Times New Roman"/>
                <w:sz w:val="20"/>
                <w:szCs w:val="20"/>
                <w:lang w:val="en-GB"/>
              </w:rPr>
              <w:t xml:space="preserve"> yearly then report the s</w:t>
            </w:r>
            <w:r w:rsidRPr="003D6AD5">
              <w:rPr>
                <w:rFonts w:ascii="Times New Roman" w:hAnsi="Times New Roman" w:cs="Times New Roman"/>
                <w:sz w:val="20"/>
                <w:szCs w:val="20"/>
                <w:lang w:val="en-GB"/>
              </w:rPr>
              <w:t xml:space="preserve">um of the positive undiscounted mismatches (inflows &gt; outflows) </w:t>
            </w:r>
            <w:r>
              <w:rPr>
                <w:rFonts w:ascii="Times New Roman" w:hAnsi="Times New Roman" w:cs="Times New Roman"/>
                <w:sz w:val="20"/>
                <w:szCs w:val="20"/>
                <w:lang w:val="en-GB"/>
              </w:rPr>
              <w:t xml:space="preserve">through the year </w:t>
            </w:r>
            <w:r w:rsidRPr="003D6AD5">
              <w:rPr>
                <w:rFonts w:ascii="Times New Roman" w:hAnsi="Times New Roman" w:cs="Times New Roman"/>
                <w:sz w:val="20"/>
                <w:szCs w:val="20"/>
                <w:lang w:val="en-GB"/>
              </w:rPr>
              <w:t xml:space="preserve">of each row. </w:t>
            </w:r>
          </w:p>
          <w:p w14:paraId="1F75987D" w14:textId="77777777" w:rsidR="00AE106D" w:rsidDel="004B07EC" w:rsidRDefault="00AE106D">
            <w:pPr>
              <w:rPr>
                <w:del w:id="17" w:author="Author"/>
                <w:rFonts w:ascii="Times New Roman" w:hAnsi="Times New Roman" w:cs="Times New Roman"/>
                <w:sz w:val="20"/>
                <w:szCs w:val="20"/>
                <w:lang w:val="en-GB"/>
              </w:rPr>
            </w:pPr>
            <w:r w:rsidRPr="003D6AD5">
              <w:rPr>
                <w:rFonts w:ascii="Times New Roman" w:hAnsi="Times New Roman" w:cs="Times New Roman"/>
                <w:sz w:val="20"/>
                <w:szCs w:val="20"/>
                <w:lang w:val="en-GB"/>
              </w:rPr>
              <w:t xml:space="preserve">Positive mismatches for some </w:t>
            </w:r>
            <w:r>
              <w:rPr>
                <w:rFonts w:ascii="Times New Roman" w:hAnsi="Times New Roman" w:cs="Times New Roman"/>
                <w:sz w:val="20"/>
                <w:szCs w:val="20"/>
                <w:lang w:val="en-GB"/>
              </w:rPr>
              <w:t>periods</w:t>
            </w:r>
            <w:r w:rsidRPr="003D6AD5">
              <w:rPr>
                <w:rFonts w:ascii="Times New Roman" w:hAnsi="Times New Roman" w:cs="Times New Roman"/>
                <w:sz w:val="20"/>
                <w:szCs w:val="20"/>
                <w:lang w:val="en-GB"/>
              </w:rPr>
              <w:t xml:space="preserve"> shall not be netted off of negative mismatches. </w:t>
            </w:r>
          </w:p>
          <w:p w14:paraId="7D67C41B" w14:textId="77777777" w:rsidR="00AE106D" w:rsidRPr="003D6AD5" w:rsidRDefault="00AE106D">
            <w:pPr>
              <w:rPr>
                <w:rFonts w:ascii="Times New Roman" w:hAnsi="Times New Roman" w:cs="Times New Roman"/>
                <w:sz w:val="20"/>
                <w:szCs w:val="20"/>
                <w:lang w:val="en-GB"/>
              </w:rPr>
            </w:pPr>
          </w:p>
        </w:tc>
      </w:tr>
      <w:tr w:rsidR="00AE106D" w:rsidRPr="008B6E1D" w14:paraId="3498C4EE" w14:textId="77777777" w:rsidTr="00AE106D">
        <w:tc>
          <w:tcPr>
            <w:tcW w:w="1337" w:type="dxa"/>
          </w:tcPr>
          <w:p w14:paraId="440E7D77" w14:textId="77777777" w:rsidR="00AE106D" w:rsidRPr="003D6AD5" w:rsidRDefault="00AE106D">
            <w:pPr>
              <w:rPr>
                <w:rFonts w:ascii="Times New Roman" w:hAnsi="Times New Roman" w:cs="Times New Roman"/>
                <w:sz w:val="20"/>
                <w:szCs w:val="20"/>
                <w:lang w:val="en-US"/>
              </w:rPr>
            </w:pPr>
            <w:r w:rsidRPr="003D6AD5">
              <w:rPr>
                <w:rFonts w:ascii="Times New Roman" w:hAnsi="Times New Roman" w:cs="Times New Roman"/>
                <w:sz w:val="20"/>
                <w:szCs w:val="20"/>
                <w:lang w:val="en-US"/>
              </w:rPr>
              <w:t>C0060/ R0010 to R0450</w:t>
            </w:r>
          </w:p>
        </w:tc>
        <w:tc>
          <w:tcPr>
            <w:tcW w:w="2733" w:type="dxa"/>
          </w:tcPr>
          <w:p w14:paraId="7AF0051C" w14:textId="77777777" w:rsidR="00AE106D" w:rsidRPr="003D6AD5" w:rsidRDefault="00AE106D">
            <w:pPr>
              <w:rPr>
                <w:rFonts w:ascii="Times New Roman" w:hAnsi="Times New Roman" w:cs="Times New Roman"/>
                <w:sz w:val="20"/>
                <w:szCs w:val="20"/>
                <w:lang w:val="en-GB"/>
              </w:rPr>
            </w:pPr>
            <w:r w:rsidRPr="004525EB">
              <w:rPr>
                <w:rFonts w:ascii="Times New Roman" w:hAnsi="Times New Roman" w:cs="Times New Roman"/>
                <w:sz w:val="20"/>
                <w:szCs w:val="20"/>
                <w:lang w:val="en-GB"/>
              </w:rPr>
              <w:t xml:space="preserve">Mismatch during reporting period </w:t>
            </w:r>
            <w:r w:rsidRPr="003D6AD5">
              <w:rPr>
                <w:rFonts w:ascii="Times New Roman" w:hAnsi="Times New Roman" w:cs="Times New Roman"/>
                <w:sz w:val="20"/>
                <w:szCs w:val="20"/>
                <w:lang w:val="en-GB"/>
              </w:rPr>
              <w:t>–</w:t>
            </w:r>
            <w:r>
              <w:rPr>
                <w:rFonts w:ascii="Times New Roman" w:hAnsi="Times New Roman" w:cs="Times New Roman"/>
                <w:sz w:val="20"/>
                <w:szCs w:val="20"/>
                <w:lang w:val="en-GB"/>
              </w:rPr>
              <w:t xml:space="preserve"> Negative </w:t>
            </w:r>
            <w:r w:rsidRPr="003D6AD5">
              <w:rPr>
                <w:rFonts w:ascii="Times New Roman" w:hAnsi="Times New Roman" w:cs="Times New Roman"/>
                <w:sz w:val="20"/>
                <w:szCs w:val="20"/>
                <w:lang w:val="en-GB"/>
              </w:rPr>
              <w:t xml:space="preserve">undiscounted </w:t>
            </w:r>
            <w:r>
              <w:rPr>
                <w:rFonts w:ascii="Times New Roman" w:hAnsi="Times New Roman" w:cs="Times New Roman"/>
                <w:sz w:val="20"/>
                <w:szCs w:val="20"/>
                <w:lang w:val="en-GB"/>
              </w:rPr>
              <w:t>mis</w:t>
            </w:r>
            <w:r w:rsidRPr="003D6AD5">
              <w:rPr>
                <w:rFonts w:ascii="Times New Roman" w:hAnsi="Times New Roman" w:cs="Times New Roman"/>
                <w:sz w:val="20"/>
                <w:szCs w:val="20"/>
                <w:lang w:val="en-GB"/>
              </w:rPr>
              <w:t>match (inflows &lt; outflows)</w:t>
            </w:r>
          </w:p>
        </w:tc>
        <w:tc>
          <w:tcPr>
            <w:tcW w:w="4640" w:type="dxa"/>
          </w:tcPr>
          <w:p w14:paraId="6500FCEE" w14:textId="3674DB1B" w:rsidR="00AE106D" w:rsidRPr="003D6AD5" w:rsidRDefault="00AE106D">
            <w:pPr>
              <w:rPr>
                <w:rFonts w:ascii="Times New Roman" w:hAnsi="Times New Roman" w:cs="Times New Roman"/>
                <w:sz w:val="20"/>
                <w:szCs w:val="20"/>
                <w:lang w:val="en-GB"/>
              </w:rPr>
            </w:pPr>
            <w:r>
              <w:rPr>
                <w:rFonts w:ascii="Times New Roman" w:hAnsi="Times New Roman" w:cs="Times New Roman"/>
                <w:sz w:val="20"/>
                <w:szCs w:val="20"/>
                <w:lang w:val="en-GB"/>
              </w:rPr>
              <w:t xml:space="preserve">If the frequency is lower </w:t>
            </w:r>
            <w:del w:id="18" w:author="Author">
              <w:r w:rsidDel="009D0294">
                <w:rPr>
                  <w:rFonts w:ascii="Times New Roman" w:hAnsi="Times New Roman" w:cs="Times New Roman"/>
                  <w:sz w:val="20"/>
                  <w:szCs w:val="20"/>
                  <w:lang w:val="en-GB"/>
                </w:rPr>
                <w:delText xml:space="preserve">that </w:delText>
              </w:r>
            </w:del>
            <w:ins w:id="19" w:author="Author">
              <w:r w:rsidR="009D0294">
                <w:rPr>
                  <w:rFonts w:ascii="Times New Roman" w:hAnsi="Times New Roman" w:cs="Times New Roman"/>
                  <w:sz w:val="20"/>
                  <w:szCs w:val="20"/>
                  <w:lang w:val="en-GB"/>
                </w:rPr>
                <w:t xml:space="preserve">than </w:t>
              </w:r>
            </w:ins>
            <w:r>
              <w:rPr>
                <w:rFonts w:ascii="Times New Roman" w:hAnsi="Times New Roman" w:cs="Times New Roman"/>
                <w:sz w:val="20"/>
                <w:szCs w:val="20"/>
                <w:lang w:val="en-GB"/>
              </w:rPr>
              <w:t>yearly then report the s</w:t>
            </w:r>
            <w:r w:rsidRPr="003D6AD5">
              <w:rPr>
                <w:rFonts w:ascii="Times New Roman" w:hAnsi="Times New Roman" w:cs="Times New Roman"/>
                <w:sz w:val="20"/>
                <w:szCs w:val="20"/>
                <w:lang w:val="en-GB"/>
              </w:rPr>
              <w:t xml:space="preserve">um of the deficit undiscounted mismatches (inflows &lt; outflows) </w:t>
            </w:r>
            <w:r>
              <w:rPr>
                <w:rFonts w:ascii="Times New Roman" w:hAnsi="Times New Roman" w:cs="Times New Roman"/>
                <w:sz w:val="20"/>
                <w:szCs w:val="20"/>
                <w:lang w:val="en-GB"/>
              </w:rPr>
              <w:t xml:space="preserve">through the year of </w:t>
            </w:r>
            <w:r w:rsidRPr="003D6AD5">
              <w:rPr>
                <w:rFonts w:ascii="Times New Roman" w:hAnsi="Times New Roman" w:cs="Times New Roman"/>
                <w:sz w:val="20"/>
                <w:szCs w:val="20"/>
                <w:lang w:val="en-GB"/>
              </w:rPr>
              <w:t>each row</w:t>
            </w:r>
            <w:r>
              <w:rPr>
                <w:rFonts w:ascii="Times New Roman" w:hAnsi="Times New Roman" w:cs="Times New Roman"/>
                <w:sz w:val="20"/>
                <w:szCs w:val="20"/>
                <w:lang w:val="en-GB"/>
              </w:rPr>
              <w:t>.</w:t>
            </w:r>
          </w:p>
          <w:p w14:paraId="71F416BE" w14:textId="77777777" w:rsidR="00AE106D" w:rsidDel="004B07EC" w:rsidRDefault="00AE106D">
            <w:pPr>
              <w:rPr>
                <w:del w:id="20" w:author="Author"/>
                <w:rFonts w:ascii="Times New Roman" w:hAnsi="Times New Roman" w:cs="Times New Roman"/>
                <w:sz w:val="20"/>
                <w:szCs w:val="20"/>
                <w:lang w:val="en-GB"/>
              </w:rPr>
            </w:pPr>
            <w:r>
              <w:rPr>
                <w:rFonts w:ascii="Times New Roman" w:hAnsi="Times New Roman" w:cs="Times New Roman"/>
                <w:sz w:val="20"/>
                <w:szCs w:val="20"/>
                <w:lang w:val="en-GB"/>
              </w:rPr>
              <w:t>Negative</w:t>
            </w:r>
            <w:r w:rsidRPr="003D6AD5">
              <w:rPr>
                <w:rFonts w:ascii="Times New Roman" w:hAnsi="Times New Roman" w:cs="Times New Roman"/>
                <w:sz w:val="20"/>
                <w:szCs w:val="20"/>
                <w:lang w:val="en-GB"/>
              </w:rPr>
              <w:t xml:space="preserve"> mismatches for some </w:t>
            </w:r>
            <w:r>
              <w:rPr>
                <w:rFonts w:ascii="Times New Roman" w:hAnsi="Times New Roman" w:cs="Times New Roman"/>
                <w:sz w:val="20"/>
                <w:szCs w:val="20"/>
                <w:lang w:val="en-GB"/>
              </w:rPr>
              <w:t>periods</w:t>
            </w:r>
            <w:r w:rsidRPr="003D6AD5">
              <w:rPr>
                <w:rFonts w:ascii="Times New Roman" w:hAnsi="Times New Roman" w:cs="Times New Roman"/>
                <w:sz w:val="20"/>
                <w:szCs w:val="20"/>
                <w:lang w:val="en-GB"/>
              </w:rPr>
              <w:t xml:space="preserve"> shall not be netted off of </w:t>
            </w:r>
            <w:r>
              <w:rPr>
                <w:rFonts w:ascii="Times New Roman" w:hAnsi="Times New Roman" w:cs="Times New Roman"/>
                <w:sz w:val="20"/>
                <w:szCs w:val="20"/>
                <w:lang w:val="en-GB"/>
              </w:rPr>
              <w:t>positive</w:t>
            </w:r>
            <w:r w:rsidRPr="003D6AD5">
              <w:rPr>
                <w:rFonts w:ascii="Times New Roman" w:hAnsi="Times New Roman" w:cs="Times New Roman"/>
                <w:sz w:val="20"/>
                <w:szCs w:val="20"/>
                <w:lang w:val="en-GB"/>
              </w:rPr>
              <w:t xml:space="preserve"> mismatches.</w:t>
            </w:r>
          </w:p>
          <w:p w14:paraId="3C196086" w14:textId="77777777" w:rsidR="00AE106D" w:rsidRPr="003D6AD5" w:rsidRDefault="00AE106D">
            <w:pPr>
              <w:rPr>
                <w:rFonts w:ascii="Times New Roman" w:hAnsi="Times New Roman" w:cs="Times New Roman"/>
                <w:sz w:val="20"/>
                <w:szCs w:val="20"/>
                <w:lang w:val="en-GB"/>
              </w:rPr>
            </w:pPr>
          </w:p>
        </w:tc>
      </w:tr>
    </w:tbl>
    <w:p w14:paraId="63C7A68A" w14:textId="77777777" w:rsidR="00641969" w:rsidRPr="009D573F" w:rsidRDefault="00641969">
      <w:pPr>
        <w:rPr>
          <w:rFonts w:ascii="Times New Roman" w:hAnsi="Times New Roman" w:cs="Times New Roman"/>
          <w:sz w:val="20"/>
          <w:szCs w:val="20"/>
          <w:lang w:val="en-US"/>
        </w:rPr>
      </w:pPr>
    </w:p>
    <w:sectPr w:rsidR="00641969" w:rsidRPr="009D573F">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BF8123F"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oNotDisplayPageBoundaries/>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D04FC"/>
    <w:rsid w:val="00011C44"/>
    <w:rsid w:val="000245A9"/>
    <w:rsid w:val="000518CB"/>
    <w:rsid w:val="000B5DAE"/>
    <w:rsid w:val="00122A65"/>
    <w:rsid w:val="0019474E"/>
    <w:rsid w:val="001E7926"/>
    <w:rsid w:val="001F2D26"/>
    <w:rsid w:val="001F7112"/>
    <w:rsid w:val="002160CC"/>
    <w:rsid w:val="00293024"/>
    <w:rsid w:val="0033779D"/>
    <w:rsid w:val="003D3B07"/>
    <w:rsid w:val="003D6AD5"/>
    <w:rsid w:val="003F3DCC"/>
    <w:rsid w:val="004525EB"/>
    <w:rsid w:val="00476C6B"/>
    <w:rsid w:val="004B07EC"/>
    <w:rsid w:val="005A05CE"/>
    <w:rsid w:val="005F2D45"/>
    <w:rsid w:val="00641969"/>
    <w:rsid w:val="006515C7"/>
    <w:rsid w:val="006907DE"/>
    <w:rsid w:val="00696CE3"/>
    <w:rsid w:val="006C78AE"/>
    <w:rsid w:val="00711345"/>
    <w:rsid w:val="007774E8"/>
    <w:rsid w:val="007A62B3"/>
    <w:rsid w:val="007E0D63"/>
    <w:rsid w:val="0083428C"/>
    <w:rsid w:val="00850743"/>
    <w:rsid w:val="008705D5"/>
    <w:rsid w:val="008B6E1D"/>
    <w:rsid w:val="008E3AA1"/>
    <w:rsid w:val="009B6298"/>
    <w:rsid w:val="009D0294"/>
    <w:rsid w:val="009D573F"/>
    <w:rsid w:val="009F4C8D"/>
    <w:rsid w:val="00A2453D"/>
    <w:rsid w:val="00A737E7"/>
    <w:rsid w:val="00AD04FC"/>
    <w:rsid w:val="00AE106D"/>
    <w:rsid w:val="00AE2123"/>
    <w:rsid w:val="00B04B4D"/>
    <w:rsid w:val="00BA2ED4"/>
    <w:rsid w:val="00BA4E1C"/>
    <w:rsid w:val="00BD7FD4"/>
    <w:rsid w:val="00C16D55"/>
    <w:rsid w:val="00CA2C47"/>
    <w:rsid w:val="00D565D1"/>
    <w:rsid w:val="00DA1E55"/>
    <w:rsid w:val="00DB5440"/>
    <w:rsid w:val="00DC50E3"/>
    <w:rsid w:val="00DF5603"/>
    <w:rsid w:val="00E03092"/>
    <w:rsid w:val="00E52D75"/>
    <w:rsid w:val="00EA404E"/>
    <w:rsid w:val="00F25FB5"/>
    <w:rsid w:val="00F33E8F"/>
    <w:rsid w:val="00F5442B"/>
    <w:rsid w:val="00FC710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42F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2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42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A40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404E"/>
    <w:rPr>
      <w:rFonts w:ascii="Tahoma" w:hAnsi="Tahoma" w:cs="Tahoma"/>
      <w:sz w:val="16"/>
      <w:szCs w:val="16"/>
    </w:rPr>
  </w:style>
  <w:style w:type="character" w:styleId="CommentReference">
    <w:name w:val="annotation reference"/>
    <w:basedOn w:val="DefaultParagraphFont"/>
    <w:uiPriority w:val="99"/>
    <w:semiHidden/>
    <w:unhideWhenUsed/>
    <w:rsid w:val="00EA404E"/>
    <w:rPr>
      <w:sz w:val="16"/>
      <w:szCs w:val="16"/>
    </w:rPr>
  </w:style>
  <w:style w:type="paragraph" w:styleId="CommentText">
    <w:name w:val="annotation text"/>
    <w:basedOn w:val="Normal"/>
    <w:link w:val="CommentTextChar"/>
    <w:uiPriority w:val="99"/>
    <w:semiHidden/>
    <w:unhideWhenUsed/>
    <w:rsid w:val="00EA404E"/>
    <w:pPr>
      <w:spacing w:line="240" w:lineRule="auto"/>
    </w:pPr>
    <w:rPr>
      <w:sz w:val="20"/>
      <w:szCs w:val="20"/>
    </w:rPr>
  </w:style>
  <w:style w:type="character" w:customStyle="1" w:styleId="CommentTextChar">
    <w:name w:val="Comment Text Char"/>
    <w:basedOn w:val="DefaultParagraphFont"/>
    <w:link w:val="CommentText"/>
    <w:uiPriority w:val="99"/>
    <w:semiHidden/>
    <w:rsid w:val="00EA404E"/>
    <w:rPr>
      <w:sz w:val="20"/>
      <w:szCs w:val="20"/>
    </w:rPr>
  </w:style>
  <w:style w:type="paragraph" w:styleId="CommentSubject">
    <w:name w:val="annotation subject"/>
    <w:basedOn w:val="CommentText"/>
    <w:next w:val="CommentText"/>
    <w:link w:val="CommentSubjectChar"/>
    <w:uiPriority w:val="99"/>
    <w:semiHidden/>
    <w:unhideWhenUsed/>
    <w:rsid w:val="00EA404E"/>
    <w:rPr>
      <w:b/>
      <w:bCs/>
    </w:rPr>
  </w:style>
  <w:style w:type="character" w:customStyle="1" w:styleId="CommentSubjectChar">
    <w:name w:val="Comment Subject Char"/>
    <w:basedOn w:val="CommentTextChar"/>
    <w:link w:val="CommentSubject"/>
    <w:uiPriority w:val="99"/>
    <w:semiHidden/>
    <w:rsid w:val="00EA404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2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42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A40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404E"/>
    <w:rPr>
      <w:rFonts w:ascii="Tahoma" w:hAnsi="Tahoma" w:cs="Tahoma"/>
      <w:sz w:val="16"/>
      <w:szCs w:val="16"/>
    </w:rPr>
  </w:style>
  <w:style w:type="character" w:styleId="CommentReference">
    <w:name w:val="annotation reference"/>
    <w:basedOn w:val="DefaultParagraphFont"/>
    <w:uiPriority w:val="99"/>
    <w:semiHidden/>
    <w:unhideWhenUsed/>
    <w:rsid w:val="00EA404E"/>
    <w:rPr>
      <w:sz w:val="16"/>
      <w:szCs w:val="16"/>
    </w:rPr>
  </w:style>
  <w:style w:type="paragraph" w:styleId="CommentText">
    <w:name w:val="annotation text"/>
    <w:basedOn w:val="Normal"/>
    <w:link w:val="CommentTextChar"/>
    <w:uiPriority w:val="99"/>
    <w:semiHidden/>
    <w:unhideWhenUsed/>
    <w:rsid w:val="00EA404E"/>
    <w:pPr>
      <w:spacing w:line="240" w:lineRule="auto"/>
    </w:pPr>
    <w:rPr>
      <w:sz w:val="20"/>
      <w:szCs w:val="20"/>
    </w:rPr>
  </w:style>
  <w:style w:type="character" w:customStyle="1" w:styleId="CommentTextChar">
    <w:name w:val="Comment Text Char"/>
    <w:basedOn w:val="DefaultParagraphFont"/>
    <w:link w:val="CommentText"/>
    <w:uiPriority w:val="99"/>
    <w:semiHidden/>
    <w:rsid w:val="00EA404E"/>
    <w:rPr>
      <w:sz w:val="20"/>
      <w:szCs w:val="20"/>
    </w:rPr>
  </w:style>
  <w:style w:type="paragraph" w:styleId="CommentSubject">
    <w:name w:val="annotation subject"/>
    <w:basedOn w:val="CommentText"/>
    <w:next w:val="CommentText"/>
    <w:link w:val="CommentSubjectChar"/>
    <w:uiPriority w:val="99"/>
    <w:semiHidden/>
    <w:unhideWhenUsed/>
    <w:rsid w:val="00EA404E"/>
    <w:rPr>
      <w:b/>
      <w:bCs/>
    </w:rPr>
  </w:style>
  <w:style w:type="character" w:customStyle="1" w:styleId="CommentSubjectChar">
    <w:name w:val="Comment Subject Char"/>
    <w:basedOn w:val="CommentTextChar"/>
    <w:link w:val="CommentSubject"/>
    <w:uiPriority w:val="99"/>
    <w:semiHidden/>
    <w:rsid w:val="00EA404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228362">
      <w:bodyDiv w:val="1"/>
      <w:marLeft w:val="0"/>
      <w:marRight w:val="0"/>
      <w:marTop w:val="0"/>
      <w:marBottom w:val="0"/>
      <w:divBdr>
        <w:top w:val="none" w:sz="0" w:space="0" w:color="auto"/>
        <w:left w:val="none" w:sz="0" w:space="0" w:color="auto"/>
        <w:bottom w:val="none" w:sz="0" w:space="0" w:color="auto"/>
        <w:right w:val="none" w:sz="0" w:space="0" w:color="auto"/>
      </w:divBdr>
    </w:div>
    <w:div w:id="178318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438</Words>
  <Characters>2499</Characters>
  <Application>Microsoft Office Word</Application>
  <DocSecurity>0</DocSecurity>
  <Lines>20</Lines>
  <Paragraphs>5</Paragraphs>
  <ScaleCrop>false</ScaleCrop>
  <Company/>
  <LinksUpToDate>false</LinksUpToDate>
  <CharactersWithSpaces>2932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2015-07-02T23:13:00Z</dcterms:created>
  <dcterms:modified xsi:type="dcterms:W3CDTF">2015-07-02T23:14:00Z</dcterms:modified>
</cp:coreProperties>
</file>